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w:t>
      </w:r>
      <w:proofErr w:type="gramStart"/>
      <w:r w:rsidRPr="0095527C">
        <w:rPr>
          <w:rFonts w:asciiTheme="minorHAnsi" w:hAnsiTheme="minorHAnsi" w:cstheme="minorHAnsi"/>
          <w:sz w:val="22"/>
          <w:szCs w:val="22"/>
        </w:rPr>
        <w:t>končí</w:t>
      </w:r>
      <w:proofErr w:type="gramEnd"/>
      <w:r w:rsidRPr="0095527C">
        <w:rPr>
          <w:rFonts w:asciiTheme="minorHAnsi" w:hAnsiTheme="minorHAnsi" w:cstheme="minorHAnsi"/>
          <w:sz w:val="22"/>
          <w:szCs w:val="22"/>
        </w:rPr>
        <w:t xml:space="preserve">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w:t>
      </w:r>
      <w:proofErr w:type="gramStart"/>
      <w:r w:rsidRPr="009A588E">
        <w:rPr>
          <w:rFonts w:asciiTheme="minorHAnsi" w:hAnsiTheme="minorHAnsi" w:cstheme="minorHAnsi"/>
          <w:sz w:val="22"/>
          <w:szCs w:val="22"/>
        </w:rPr>
        <w:t>tvoří</w:t>
      </w:r>
      <w:proofErr w:type="gramEnd"/>
      <w:r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w:t>
      </w:r>
      <w:proofErr w:type="gramStart"/>
      <w:r w:rsidR="00454CC3" w:rsidRPr="009A588E">
        <w:rPr>
          <w:rFonts w:asciiTheme="minorHAnsi" w:hAnsiTheme="minorHAnsi" w:cstheme="minorHAnsi"/>
          <w:sz w:val="22"/>
          <w:szCs w:val="22"/>
        </w:rPr>
        <w:t>tvoří</w:t>
      </w:r>
      <w:proofErr w:type="gramEnd"/>
      <w:r w:rsidR="00454CC3" w:rsidRPr="009A588E">
        <w:rPr>
          <w:rFonts w:asciiTheme="minorHAnsi" w:hAnsiTheme="minorHAnsi" w:cstheme="minorHAnsi"/>
          <w:sz w:val="22"/>
          <w:szCs w:val="22"/>
        </w:rPr>
        <w:t xml:space="preserve">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w:t>
      </w:r>
      <w:proofErr w:type="gramStart"/>
      <w:r w:rsidRPr="00935B4C">
        <w:rPr>
          <w:rFonts w:asciiTheme="minorHAnsi" w:hAnsiTheme="minorHAnsi" w:cstheme="minorHAnsi"/>
          <w:sz w:val="22"/>
          <w:szCs w:val="22"/>
        </w:rPr>
        <w:t>tvoří</w:t>
      </w:r>
      <w:proofErr w:type="gramEnd"/>
      <w:r w:rsidRPr="00935B4C">
        <w:rPr>
          <w:rFonts w:asciiTheme="minorHAnsi" w:hAnsiTheme="minorHAnsi" w:cstheme="minorHAnsi"/>
          <w:sz w:val="22"/>
          <w:szCs w:val="22"/>
        </w:rPr>
        <w:t xml:space="preserve">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w:t>
      </w:r>
      <w:proofErr w:type="gramStart"/>
      <w:r w:rsidR="000C5C9F" w:rsidRPr="009A588E">
        <w:rPr>
          <w:rFonts w:asciiTheme="minorHAnsi" w:hAnsiTheme="minorHAnsi" w:cstheme="minorHAnsi"/>
          <w:sz w:val="22"/>
          <w:szCs w:val="22"/>
        </w:rPr>
        <w:t>tvoří</w:t>
      </w:r>
      <w:proofErr w:type="gramEnd"/>
      <w:r w:rsidR="000C5C9F"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26F2A0B"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A53C74">
        <w:rPr>
          <w:rFonts w:ascii="Calibri" w:hAnsi="Calibri"/>
          <w:sz w:val="22"/>
          <w:lang w:bidi="en-US"/>
        </w:rPr>
        <w:t>–</w:t>
      </w:r>
      <w:r w:rsidR="004A006B" w:rsidRPr="004A006B">
        <w:rPr>
          <w:rFonts w:ascii="Calibri" w:hAnsi="Calibri"/>
          <w:sz w:val="22"/>
          <w:lang w:bidi="en-US"/>
        </w:rPr>
        <w:t xml:space="preserve"> </w:t>
      </w:r>
      <w:r w:rsidR="00A53C74">
        <w:rPr>
          <w:rFonts w:ascii="Calibri" w:hAnsi="Calibri"/>
          <w:sz w:val="22"/>
          <w:lang w:bidi="en-US"/>
        </w:rPr>
        <w:t>oblast č. 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228E9DB4"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5444CA65"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6E1573E2" w:rsidR="009C185D" w:rsidRPr="009C185D" w:rsidRDefault="009C185D" w:rsidP="009C185D">
      <w:pPr>
        <w:pStyle w:val="Clanek11"/>
        <w:numPr>
          <w:ilvl w:val="0"/>
          <w:numId w:val="0"/>
        </w:numPr>
      </w:pPr>
      <w:r w:rsidRPr="009C185D">
        <w:t xml:space="preserve">b) podíl měsíční zaručené mzdy v ČR pro 5. skupinu dle uvedeného nařízení </w:t>
      </w:r>
      <w:r w:rsidR="0082272A" w:rsidRPr="009C185D">
        <w:t>vlády</w:t>
      </w:r>
      <w:r w:rsidR="0082272A">
        <w:t xml:space="preserve"> platné a účinné </w:t>
      </w:r>
      <w:r w:rsidR="0082272A" w:rsidRPr="009C185D">
        <w:t>od 1. dne následujícího kalendářního roku</w:t>
      </w:r>
      <w:r w:rsidR="0082272A">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2E1CB883" w:rsidR="000031BF" w:rsidRPr="007A49BB" w:rsidRDefault="000031BF" w:rsidP="006B37D0">
      <w:pPr>
        <w:pStyle w:val="Clanek11"/>
        <w:widowControl/>
        <w:tabs>
          <w:tab w:val="clear" w:pos="1180"/>
        </w:tabs>
        <w:ind w:left="0" w:hanging="709"/>
      </w:pPr>
      <w:r w:rsidRPr="007A49BB">
        <w:lastRenderedPageBreak/>
        <w:t xml:space="preserve">Pro výpočet aktuálního průměrného proběhu na Vozidlo bude vycházeno z minimálního počtu Vozidel, který je potřeba na zajištění jednotlivých Spojů dle Jízdního řádu za běžný pracovní den bez zohlednění přístavných výkonů a přestávek řidičů, </w:t>
      </w:r>
      <w:r w:rsidR="0082272A">
        <w:t xml:space="preserve">bez </w:t>
      </w:r>
      <w:r w:rsidR="00A145D0">
        <w:t>vozidel</w:t>
      </w:r>
      <w:r w:rsidRPr="007A49BB">
        <w:t xml:space="preserve"> </w:t>
      </w:r>
      <w:r w:rsidR="00A145D0">
        <w:t>Operativní zálohy</w:t>
      </w:r>
      <w:r w:rsidR="0082272A">
        <w:t xml:space="preserve"> a bez vozidel Provozní zálohy</w:t>
      </w:r>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19"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proofErr w:type="gramStart"/>
      <w:r w:rsidR="001E34AF" w:rsidRPr="007A49BB">
        <w:t>2</w:t>
      </w:r>
      <w:r w:rsidRPr="007A49BB">
        <w:t>%</w:t>
      </w:r>
      <w:proofErr w:type="gramEnd"/>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19"/>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0"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0"/>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1"/>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2"/>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3" w:name="_Ref277570218"/>
      <w:bookmarkStart w:id="24" w:name="_Ref15228788"/>
      <w:bookmarkStart w:id="25"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3"/>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4"/>
      <w:bookmarkEnd w:id="25"/>
    </w:p>
    <w:p w14:paraId="3AB39B70" w14:textId="6D7104E4" w:rsidR="000031BF" w:rsidRPr="007A49BB" w:rsidRDefault="000031BF" w:rsidP="006B37D0">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6" w:name="_Ref271622074"/>
      <w:r w:rsidRPr="007A49BB">
        <w:t>Doplatek (D) bude vypočten na základě tohoto vzorce:</w:t>
      </w:r>
      <w:bookmarkEnd w:id="26"/>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7"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7"/>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w:t>
      </w:r>
      <w:proofErr w:type="gramStart"/>
      <w:r w:rsidRPr="007A49BB">
        <w:t>90%</w:t>
      </w:r>
      <w:proofErr w:type="gramEnd"/>
      <w:r w:rsidRPr="007A49BB">
        <w:t xml:space="preserve">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8" w:name="_Ref271622118"/>
      <w:bookmarkStart w:id="29"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28"/>
      <w:r w:rsidRPr="007A49BB">
        <w:t xml:space="preserve">V případě, že Dopravce v podkladech předložených </w:t>
      </w:r>
      <w:r w:rsidR="00422AAF">
        <w:t>Objednateli</w:t>
      </w:r>
      <w:r w:rsidRPr="007A49BB">
        <w:t xml:space="preserve"> za účelem zpracování návrhu vyúčtování Odměny </w:t>
      </w:r>
      <w:proofErr w:type="gramStart"/>
      <w:r w:rsidRPr="007A49BB">
        <w:t>zamlčí</w:t>
      </w:r>
      <w:proofErr w:type="gramEnd"/>
      <w:r w:rsidRPr="007A49BB">
        <w:t xml:space="preserve">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29"/>
    </w:p>
    <w:p w14:paraId="22757F6C" w14:textId="0A1D17D7" w:rsidR="000031BF" w:rsidRPr="007A49BB" w:rsidRDefault="000031BF" w:rsidP="006B37D0">
      <w:pPr>
        <w:pStyle w:val="Clanek11"/>
        <w:widowControl/>
        <w:tabs>
          <w:tab w:val="clear" w:pos="1180"/>
        </w:tabs>
        <w:ind w:left="0" w:hanging="709"/>
      </w:pPr>
      <w:bookmarkStart w:id="30"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0"/>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0C7C85A4"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w:t>
      </w:r>
      <w:r w:rsidRPr="007A49BB">
        <w:lastRenderedPageBreak/>
        <w:t xml:space="preserve">požadavek Objednatel Dopravci oznámí nejpozději </w:t>
      </w:r>
      <w:r w:rsidR="0082272A">
        <w:t xml:space="preserve">šedesát </w:t>
      </w:r>
      <w:r w:rsidR="007D0AE6">
        <w:t>(</w:t>
      </w:r>
      <w:r w:rsidR="0082272A">
        <w:t>60</w:t>
      </w:r>
      <w:r w:rsidR="007D0AE6">
        <w:t>)</w:t>
      </w:r>
      <w:r w:rsidRPr="007A49BB">
        <w:t xml:space="preserve"> </w:t>
      </w:r>
      <w:r w:rsidR="0082272A">
        <w:t>kalendářních</w:t>
      </w:r>
      <w:r w:rsidR="0082272A"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1"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xml:space="preserve">, pokud Objednatel </w:t>
      </w:r>
      <w:proofErr w:type="gramStart"/>
      <w:r w:rsidRPr="007A49BB">
        <w:t>neurčí</w:t>
      </w:r>
      <w:proofErr w:type="gramEnd"/>
      <w:r w:rsidRPr="007A49BB">
        <w:t xml:space="preserve">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1"/>
    </w:p>
    <w:p w14:paraId="498A698F" w14:textId="49022C25" w:rsidR="000031BF" w:rsidRDefault="000031BF" w:rsidP="006B37D0">
      <w:pPr>
        <w:pStyle w:val="Clanek11"/>
        <w:widowControl/>
        <w:tabs>
          <w:tab w:val="clear" w:pos="1180"/>
        </w:tabs>
        <w:ind w:left="0" w:hanging="709"/>
      </w:pPr>
      <w:bookmarkStart w:id="32"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3" w:name="_Hlk61419077"/>
      <w:r w:rsidR="00093BB8" w:rsidRPr="00093BB8">
        <w:t>pokut za porušení Technických a provozních standardů VDV</w:t>
      </w:r>
      <w:bookmarkEnd w:id="33"/>
      <w:r w:rsidRPr="00093BB8">
        <w:t xml:space="preserve">, který </w:t>
      </w:r>
      <w:proofErr w:type="gramStart"/>
      <w:r w:rsidRPr="00093BB8">
        <w:t>tvoří</w:t>
      </w:r>
      <w:proofErr w:type="gramEnd"/>
      <w:r w:rsidRPr="00093BB8">
        <w:t xml:space="preserve"> Přílohu č. 4 </w:t>
      </w:r>
      <w:r w:rsidR="00CD0D73" w:rsidRPr="00093BB8">
        <w:t>Technických a provozních standardů VDV</w:t>
      </w:r>
      <w:r w:rsidRPr="00093BB8">
        <w:t>.</w:t>
      </w:r>
      <w:bookmarkEnd w:id="32"/>
    </w:p>
    <w:p w14:paraId="7F2BC319" w14:textId="30C6C941" w:rsidR="00521729" w:rsidRPr="00083EC7" w:rsidRDefault="00521729" w:rsidP="006B37D0">
      <w:pPr>
        <w:pStyle w:val="Clanek11"/>
        <w:widowControl/>
        <w:tabs>
          <w:tab w:val="clear" w:pos="1180"/>
        </w:tabs>
        <w:ind w:left="0" w:hanging="709"/>
      </w:pPr>
      <w:bookmarkStart w:id="34"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4"/>
    </w:p>
    <w:p w14:paraId="0144610B" w14:textId="75EB2D0B" w:rsidR="000031BF" w:rsidRPr="00CD0D73" w:rsidRDefault="000031BF" w:rsidP="006B37D0">
      <w:pPr>
        <w:pStyle w:val="Clanek11"/>
        <w:widowControl/>
        <w:tabs>
          <w:tab w:val="clear" w:pos="1180"/>
        </w:tabs>
        <w:ind w:left="0" w:hanging="709"/>
      </w:pPr>
      <w:bookmarkStart w:id="35" w:name="_Ref276469345"/>
      <w:bookmarkStart w:id="36"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5"/>
    </w:p>
    <w:p w14:paraId="374B92BA" w14:textId="3EC71368" w:rsidR="000031BF" w:rsidRPr="007A49BB" w:rsidRDefault="000031BF" w:rsidP="006B37D0">
      <w:pPr>
        <w:pStyle w:val="Clanek11"/>
        <w:widowControl/>
        <w:tabs>
          <w:tab w:val="clear" w:pos="1180"/>
        </w:tabs>
        <w:ind w:left="0" w:hanging="709"/>
      </w:pPr>
      <w:bookmarkStart w:id="37"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8" w:name="_Hlk63756587"/>
      <w:r w:rsidR="00915AAF">
        <w:t xml:space="preserve">(bez Operativní zálohy a Provozní zálohy, tj. </w:t>
      </w:r>
      <w:r w:rsidR="00B174E7">
        <w:t>pouze turnusových Vozidel)</w:t>
      </w:r>
      <w:bookmarkEnd w:id="38"/>
      <w:r w:rsidR="00B174E7">
        <w:t xml:space="preserve"> </w:t>
      </w:r>
      <w:r w:rsidRPr="007A49BB">
        <w:t xml:space="preserve">zařazených do soupisu Vozidel nesmí překročit </w:t>
      </w:r>
      <w:proofErr w:type="gramStart"/>
      <w:r w:rsidRPr="007A49BB">
        <w:t>1,5 násobek</w:t>
      </w:r>
      <w:proofErr w:type="gramEnd"/>
      <w:r w:rsidRPr="007A49BB">
        <w:t xml:space="preserve">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7"/>
    </w:p>
    <w:p w14:paraId="6948B818" w14:textId="61A9B90C" w:rsidR="000031BF" w:rsidRPr="007A49BB" w:rsidRDefault="000031BF" w:rsidP="006B37D0">
      <w:pPr>
        <w:pStyle w:val="Clanek11"/>
        <w:widowControl/>
        <w:tabs>
          <w:tab w:val="clear" w:pos="1180"/>
        </w:tabs>
        <w:ind w:left="0" w:hanging="709"/>
      </w:pPr>
      <w:bookmarkStart w:id="39"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w:t>
      </w:r>
      <w:r w:rsidR="00625F10">
        <w:lastRenderedPageBreak/>
        <w:t>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0" w:name="_Ref271622398"/>
      <w:bookmarkEnd w:id="36"/>
      <w:bookmarkEnd w:id="39"/>
    </w:p>
    <w:p w14:paraId="25CB63CF" w14:textId="75787850" w:rsidR="000031BF" w:rsidRPr="007A49BB" w:rsidRDefault="000031BF" w:rsidP="006B37D0">
      <w:pPr>
        <w:pStyle w:val="Clanek11"/>
        <w:widowControl/>
        <w:tabs>
          <w:tab w:val="clear" w:pos="1180"/>
        </w:tabs>
        <w:ind w:left="0" w:hanging="709"/>
      </w:pPr>
      <w:bookmarkStart w:id="41"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0"/>
      <w:bookmarkEnd w:id="41"/>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2"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2"/>
    </w:p>
    <w:p w14:paraId="702112DC" w14:textId="472CF486" w:rsidR="000031BF" w:rsidRPr="004E2428" w:rsidRDefault="000031BF" w:rsidP="006B37D0">
      <w:pPr>
        <w:pStyle w:val="Clanek11"/>
        <w:widowControl/>
        <w:tabs>
          <w:tab w:val="clear" w:pos="1180"/>
        </w:tabs>
        <w:ind w:left="0" w:hanging="709"/>
      </w:pPr>
      <w:bookmarkStart w:id="43" w:name="_Ref271622252"/>
      <w:bookmarkStart w:id="44"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3"/>
      <w:bookmarkEnd w:id="44"/>
    </w:p>
    <w:p w14:paraId="3FDD7444" w14:textId="089CC055" w:rsidR="000031BF" w:rsidRPr="007A49BB" w:rsidRDefault="000031BF" w:rsidP="006B37D0">
      <w:pPr>
        <w:pStyle w:val="Clanek11"/>
        <w:widowControl/>
        <w:tabs>
          <w:tab w:val="clear" w:pos="1180"/>
        </w:tabs>
        <w:ind w:left="0" w:hanging="709"/>
      </w:pPr>
      <w:bookmarkStart w:id="45"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5"/>
    </w:p>
    <w:p w14:paraId="2DC21AC3" w14:textId="0CD474FB" w:rsidR="000031BF" w:rsidRPr="007A49BB" w:rsidRDefault="000031BF" w:rsidP="006B37D0">
      <w:pPr>
        <w:pStyle w:val="Clanek11"/>
        <w:widowControl/>
        <w:tabs>
          <w:tab w:val="clear" w:pos="1180"/>
        </w:tabs>
        <w:ind w:left="0" w:hanging="709"/>
      </w:pPr>
      <w:bookmarkStart w:id="46" w:name="_Ref274704069"/>
      <w:bookmarkStart w:id="47"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6"/>
      <w:bookmarkEnd w:id="47"/>
    </w:p>
    <w:p w14:paraId="0A897E50" w14:textId="13852373" w:rsidR="000031BF" w:rsidRPr="007A49BB" w:rsidRDefault="000031BF" w:rsidP="006B37D0">
      <w:pPr>
        <w:pStyle w:val="Clanek11"/>
        <w:widowControl/>
        <w:tabs>
          <w:tab w:val="clear" w:pos="1180"/>
        </w:tabs>
        <w:ind w:left="0" w:hanging="709"/>
      </w:pPr>
      <w:bookmarkStart w:id="48"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lastRenderedPageBreak/>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Pr="007A49BB">
        <w:t>základě</w:t>
      </w:r>
      <w:proofErr w:type="gramEnd"/>
      <w:r w:rsidRPr="007A49BB">
        <w:t xml:space="preserve">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8"/>
    </w:p>
    <w:p w14:paraId="01CA070A" w14:textId="5A40A356" w:rsidR="000031BF" w:rsidRPr="00DA2B61" w:rsidRDefault="000031BF" w:rsidP="006B37D0">
      <w:pPr>
        <w:pStyle w:val="Clanek11"/>
        <w:widowControl/>
        <w:tabs>
          <w:tab w:val="clear" w:pos="1180"/>
        </w:tabs>
        <w:ind w:left="0" w:hanging="709"/>
      </w:pPr>
      <w:bookmarkStart w:id="49" w:name="_Ref52871358"/>
      <w:bookmarkStart w:id="50"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49"/>
    </w:p>
    <w:p w14:paraId="693306C8" w14:textId="312B453E" w:rsidR="000031BF" w:rsidRPr="007A49BB" w:rsidRDefault="000031BF" w:rsidP="006B37D0">
      <w:pPr>
        <w:pStyle w:val="Clanek11"/>
        <w:widowControl/>
        <w:tabs>
          <w:tab w:val="clear" w:pos="1180"/>
        </w:tabs>
        <w:ind w:left="0" w:hanging="709"/>
      </w:pPr>
      <w:bookmarkStart w:id="51" w:name="_Ref271622614"/>
      <w:bookmarkEnd w:id="50"/>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1"/>
    </w:p>
    <w:p w14:paraId="337361CA" w14:textId="05D60889" w:rsidR="000031BF" w:rsidRPr="007A49BB" w:rsidRDefault="000031BF" w:rsidP="006B37D0">
      <w:pPr>
        <w:pStyle w:val="Clanek11"/>
        <w:widowControl/>
        <w:tabs>
          <w:tab w:val="clear" w:pos="1180"/>
        </w:tabs>
        <w:ind w:left="0" w:hanging="709"/>
      </w:pPr>
      <w:bookmarkStart w:id="52"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2"/>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3" w:name="_Ref15231961"/>
      <w:r w:rsidRPr="007A49BB">
        <w:rPr>
          <w:rFonts w:asciiTheme="minorHAnsi" w:hAnsiTheme="minorHAnsi" w:cstheme="minorHAnsi"/>
          <w:szCs w:val="22"/>
        </w:rPr>
        <w:t>Změna rozsahu Závazku veřejné služby</w:t>
      </w:r>
      <w:bookmarkEnd w:id="53"/>
    </w:p>
    <w:p w14:paraId="321FB90A" w14:textId="6A97B404" w:rsidR="000031BF" w:rsidRPr="007A49BB" w:rsidRDefault="000031BF" w:rsidP="006B37D0">
      <w:pPr>
        <w:pStyle w:val="Clanek11"/>
        <w:widowControl/>
        <w:tabs>
          <w:tab w:val="clear" w:pos="1180"/>
        </w:tabs>
        <w:ind w:left="0" w:hanging="709"/>
      </w:pPr>
      <w:bookmarkStart w:id="54"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4"/>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5" w:name="_Ref271622624"/>
      <w:bookmarkStart w:id="56"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5"/>
      <w:bookmarkEnd w:id="56"/>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7"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58"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7"/>
      <w:bookmarkEnd w:id="58"/>
    </w:p>
    <w:p w14:paraId="3619593A" w14:textId="78FAB360" w:rsidR="000031BF" w:rsidRPr="007A49BB" w:rsidRDefault="000031BF" w:rsidP="006B37D0">
      <w:pPr>
        <w:pStyle w:val="Clanek11"/>
        <w:widowControl/>
        <w:tabs>
          <w:tab w:val="clear" w:pos="1180"/>
        </w:tabs>
        <w:ind w:left="0" w:hanging="709"/>
      </w:pPr>
      <w:bookmarkStart w:id="59" w:name="_Ref274704726"/>
      <w:r w:rsidRPr="007A49BB">
        <w:lastRenderedPageBreak/>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59"/>
    </w:p>
    <w:p w14:paraId="0580CC22" w14:textId="5036A261" w:rsidR="000031BF" w:rsidRPr="007A49BB" w:rsidRDefault="000031BF" w:rsidP="006B37D0">
      <w:pPr>
        <w:pStyle w:val="Clanek11"/>
        <w:widowControl/>
        <w:tabs>
          <w:tab w:val="clear" w:pos="1180"/>
        </w:tabs>
        <w:ind w:left="0" w:hanging="709"/>
      </w:pPr>
      <w:bookmarkStart w:id="60"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0"/>
    </w:p>
    <w:p w14:paraId="3923E176" w14:textId="332A25F9" w:rsidR="000031BF" w:rsidRPr="007A49BB" w:rsidRDefault="000031BF" w:rsidP="006B37D0">
      <w:pPr>
        <w:pStyle w:val="Clanek11"/>
        <w:widowControl/>
        <w:tabs>
          <w:tab w:val="clear" w:pos="1180"/>
        </w:tabs>
        <w:ind w:left="0" w:hanging="709"/>
      </w:pPr>
      <w:bookmarkStart w:id="61" w:name="_Ref271622418"/>
      <w:bookmarkStart w:id="62" w:name="_Ref274704798"/>
      <w:bookmarkStart w:id="63"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1"/>
      <w:bookmarkEnd w:id="62"/>
      <w:bookmarkEnd w:id="63"/>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xml:space="preserve">, který </w:t>
      </w:r>
      <w:proofErr w:type="gramStart"/>
      <w:r w:rsidR="00080A1B">
        <w:t>tvoří</w:t>
      </w:r>
      <w:proofErr w:type="gramEnd"/>
      <w:r w:rsidR="00080A1B">
        <w:t xml:space="preserve">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w:t>
      </w:r>
      <w:proofErr w:type="gramStart"/>
      <w:r w:rsidR="001C4E78" w:rsidRPr="00E42586">
        <w:t>předloží</w:t>
      </w:r>
      <w:proofErr w:type="gramEnd"/>
      <w:r w:rsidR="001C4E78" w:rsidRPr="00E42586">
        <w:t xml:space="preserve">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w:t>
      </w:r>
      <w:r w:rsidRPr="007A49BB">
        <w:lastRenderedPageBreak/>
        <w:t>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4"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4"/>
    </w:p>
    <w:p w14:paraId="0E0DD177" w14:textId="2DB5E228" w:rsidR="000031BF" w:rsidRDefault="000031BF" w:rsidP="006B37D0">
      <w:pPr>
        <w:pStyle w:val="Clanek11"/>
        <w:widowControl/>
        <w:tabs>
          <w:tab w:val="clear" w:pos="1180"/>
        </w:tabs>
        <w:ind w:left="0" w:hanging="709"/>
      </w:pPr>
      <w:bookmarkStart w:id="65" w:name="_Ref52871441"/>
      <w:r w:rsidRPr="0065423A">
        <w:t xml:space="preserve">Dopravce na výzvu Objednatele </w:t>
      </w:r>
      <w:proofErr w:type="gramStart"/>
      <w:r w:rsidRPr="0065423A">
        <w:t>předloží</w:t>
      </w:r>
      <w:proofErr w:type="gramEnd"/>
      <w:r w:rsidRPr="0065423A">
        <w:t xml:space="preserve">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5"/>
    </w:p>
    <w:p w14:paraId="5D1D2C6F" w14:textId="530861C1" w:rsidR="0050446F" w:rsidRDefault="0050446F" w:rsidP="006B37D0">
      <w:pPr>
        <w:pStyle w:val="Clanek11"/>
        <w:widowControl/>
        <w:tabs>
          <w:tab w:val="clear" w:pos="1180"/>
        </w:tabs>
        <w:ind w:left="0" w:hanging="709"/>
      </w:pPr>
      <w:bookmarkStart w:id="66" w:name="_Ref61419755"/>
      <w:bookmarkStart w:id="67"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6"/>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7"/>
    </w:p>
    <w:p w14:paraId="09A90B3D" w14:textId="77787025" w:rsidR="007C61F3" w:rsidRDefault="007C61F3" w:rsidP="006B37D0">
      <w:pPr>
        <w:pStyle w:val="Clanek11"/>
        <w:widowControl/>
        <w:tabs>
          <w:tab w:val="clear" w:pos="1180"/>
        </w:tabs>
        <w:ind w:left="0" w:hanging="709"/>
      </w:pPr>
      <w:bookmarkStart w:id="68" w:name="_Ref38355082"/>
      <w:bookmarkStart w:id="69" w:name="_Ref138104317"/>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68"/>
      <w:r w:rsidR="00935B4C">
        <w:t xml:space="preserve"> Za nesplnění požadavků stanovených v Kritériích kvality jsou stanoveny smluvní pokuty </w:t>
      </w:r>
      <w:r w:rsidR="00D2442A">
        <w:t>rovněž v Příloze č. </w:t>
      </w:r>
      <w:r w:rsidR="00E430B0">
        <w:t xml:space="preserve">4 </w:t>
      </w:r>
      <w:r w:rsidR="00D2442A">
        <w:t>této Smlouvy.</w:t>
      </w:r>
      <w:bookmarkEnd w:id="69"/>
    </w:p>
    <w:p w14:paraId="5FE32657" w14:textId="545655BC"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AF58E0">
        <w:rPr>
          <w:spacing w:val="-1"/>
        </w:rPr>
        <w:t xml:space="preserve"> Dopravce má nárok na úhradu účelně vynaložených nákladů spojených s </w:t>
      </w:r>
      <w:r w:rsidR="00AF58E0" w:rsidRPr="0016286D">
        <w:rPr>
          <w:spacing w:val="-1"/>
        </w:rPr>
        <w:t>vybavením vozidel pro přepravu jízdních kol</w:t>
      </w:r>
      <w:r w:rsidR="00AF58E0">
        <w:rPr>
          <w:spacing w:val="-1"/>
        </w:rPr>
        <w:t xml:space="preserve"> </w:t>
      </w:r>
      <w:r w:rsidR="00AF58E0" w:rsidRPr="0016286D">
        <w:rPr>
          <w:spacing w:val="-1"/>
        </w:rPr>
        <w:t>u vybraných spojů a ve stanoveném období</w:t>
      </w:r>
      <w:r w:rsidR="00AF58E0">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70"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70"/>
    </w:p>
    <w:p w14:paraId="64BB31C9" w14:textId="7C71E600" w:rsidR="003805B9" w:rsidRDefault="003805B9" w:rsidP="006B37D0">
      <w:pPr>
        <w:pStyle w:val="Clanek11"/>
        <w:widowControl/>
        <w:tabs>
          <w:tab w:val="clear" w:pos="1180"/>
        </w:tabs>
        <w:ind w:left="0" w:hanging="709"/>
      </w:pPr>
      <w:bookmarkStart w:id="71"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1"/>
    </w:p>
    <w:p w14:paraId="419EA42A" w14:textId="4B2F418F" w:rsidR="003805B9" w:rsidRPr="007A49BB" w:rsidRDefault="003805B9" w:rsidP="006B37D0">
      <w:pPr>
        <w:pStyle w:val="Clanek11"/>
        <w:widowControl/>
        <w:tabs>
          <w:tab w:val="clear" w:pos="1180"/>
        </w:tabs>
        <w:ind w:left="0" w:hanging="709"/>
      </w:pPr>
      <w:bookmarkStart w:id="72"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2"/>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3"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3"/>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4"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5" w:name="_Ref274700062"/>
      <w:bookmarkEnd w:id="74"/>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5"/>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6"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6"/>
    </w:p>
    <w:p w14:paraId="2E3F92A3" w14:textId="77777777" w:rsidR="000031BF" w:rsidRPr="007A49BB" w:rsidRDefault="000031BF" w:rsidP="006128D1">
      <w:pPr>
        <w:pStyle w:val="Clanek11"/>
        <w:widowControl/>
        <w:tabs>
          <w:tab w:val="clear" w:pos="1180"/>
        </w:tabs>
        <w:ind w:left="0" w:hanging="709"/>
      </w:pPr>
      <w:r w:rsidRPr="007A49BB">
        <w:t xml:space="preserve">Tato Smlouva </w:t>
      </w:r>
      <w:proofErr w:type="gramStart"/>
      <w:r w:rsidRPr="007A49BB">
        <w:t>končí</w:t>
      </w:r>
      <w:proofErr w:type="gramEnd"/>
      <w:r w:rsidRPr="007A49BB">
        <w:t>:</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7"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7"/>
    </w:p>
    <w:p w14:paraId="290196DA" w14:textId="2617BB92" w:rsidR="000031BF" w:rsidRPr="007A49BB" w:rsidRDefault="000031BF" w:rsidP="006B37D0">
      <w:pPr>
        <w:pStyle w:val="Clanek11"/>
        <w:widowControl/>
        <w:tabs>
          <w:tab w:val="clear" w:pos="1180"/>
        </w:tabs>
        <w:ind w:left="0" w:hanging="709"/>
      </w:pPr>
      <w:bookmarkStart w:id="78"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8"/>
    </w:p>
    <w:p w14:paraId="3D05006A" w14:textId="4954B82E" w:rsidR="000031BF" w:rsidRPr="007A49BB" w:rsidRDefault="000031BF" w:rsidP="006B37D0">
      <w:pPr>
        <w:pStyle w:val="Clanek11"/>
        <w:widowControl/>
        <w:tabs>
          <w:tab w:val="clear" w:pos="1180"/>
        </w:tabs>
        <w:ind w:left="0" w:hanging="709"/>
      </w:pPr>
      <w:bookmarkStart w:id="79" w:name="_Ref279968407"/>
      <w:r w:rsidRPr="007A49BB">
        <w:t>Objednatel je dále oprávněn vypovědět tuto Smlouvu pouze v následujících případech:</w:t>
      </w:r>
      <w:bookmarkEnd w:id="79"/>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60468AB8"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ins w:id="80" w:author="Vít Baťa" w:date="2023-06-19T21:57:00Z">
        <w:r w:rsidR="00400AF1">
          <w:rPr>
            <w:rFonts w:asciiTheme="minorHAnsi" w:hAnsiTheme="minorHAnsi" w:cstheme="minorHAnsi"/>
            <w:szCs w:val="22"/>
          </w:rPr>
          <w:t>,</w:t>
        </w:r>
      </w:ins>
      <w:r w:rsidR="000B546D">
        <w:rPr>
          <w:rFonts w:asciiTheme="minorHAnsi" w:hAnsiTheme="minorHAnsi" w:cstheme="minorHAnsi"/>
          <w:szCs w:val="22"/>
        </w:rPr>
        <w:t xml:space="preserve"> </w:t>
      </w:r>
      <w:del w:id="81" w:author="Vít Baťa" w:date="2023-06-19T21:57:00Z">
        <w:r w:rsidRPr="007A49BB" w:rsidDel="00400AF1">
          <w:rPr>
            <w:rFonts w:asciiTheme="minorHAnsi" w:hAnsiTheme="minorHAnsi" w:cstheme="minorHAnsi"/>
            <w:szCs w:val="22"/>
          </w:rPr>
          <w:delText xml:space="preserve">a/nebo </w:delText>
        </w:r>
      </w:del>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ins w:id="82" w:author="Vít Baťa" w:date="2023-06-19T21:57:00Z">
        <w:r w:rsidR="00400AF1">
          <w:rPr>
            <w:rFonts w:asciiTheme="minorHAnsi" w:hAnsiTheme="minorHAnsi" w:cstheme="minorHAnsi"/>
            <w:szCs w:val="22"/>
          </w:rPr>
          <w:t xml:space="preserve"> </w:t>
        </w:r>
        <w:r w:rsidR="00400AF1" w:rsidRPr="007A49BB">
          <w:rPr>
            <w:rFonts w:asciiTheme="minorHAnsi" w:hAnsiTheme="minorHAnsi" w:cstheme="minorHAnsi"/>
            <w:szCs w:val="22"/>
          </w:rPr>
          <w:t xml:space="preserve">a/nebo </w:t>
        </w:r>
      </w:ins>
      <w:ins w:id="83" w:author="Vít Baťa" w:date="2023-06-19T21:58:00Z">
        <w:r w:rsidR="00400AF1">
          <w:rPr>
            <w:rFonts w:asciiTheme="minorHAnsi" w:hAnsiTheme="minorHAnsi" w:cstheme="minorHAnsi"/>
            <w:szCs w:val="22"/>
          </w:rPr>
          <w:fldChar w:fldCharType="begin"/>
        </w:r>
        <w:r w:rsidR="00400AF1">
          <w:rPr>
            <w:rFonts w:asciiTheme="minorHAnsi" w:hAnsiTheme="minorHAnsi" w:cstheme="minorHAnsi"/>
            <w:szCs w:val="22"/>
          </w:rPr>
          <w:instrText xml:space="preserve"> REF _Ref138104317 \r \h </w:instrText>
        </w:r>
        <w:r w:rsidR="00400AF1">
          <w:rPr>
            <w:rFonts w:asciiTheme="minorHAnsi" w:hAnsiTheme="minorHAnsi" w:cstheme="minorHAnsi"/>
            <w:szCs w:val="22"/>
          </w:rPr>
        </w:r>
      </w:ins>
      <w:r w:rsidR="00400AF1">
        <w:rPr>
          <w:rFonts w:asciiTheme="minorHAnsi" w:hAnsiTheme="minorHAnsi" w:cstheme="minorHAnsi"/>
          <w:szCs w:val="22"/>
        </w:rPr>
        <w:fldChar w:fldCharType="separate"/>
      </w:r>
      <w:ins w:id="84" w:author="Vít Baťa" w:date="2023-06-19T21:58:00Z">
        <w:r w:rsidR="00400AF1">
          <w:rPr>
            <w:rFonts w:asciiTheme="minorHAnsi" w:hAnsiTheme="minorHAnsi" w:cstheme="minorHAnsi"/>
            <w:szCs w:val="22"/>
          </w:rPr>
          <w:t>10</w:t>
        </w:r>
        <w:r w:rsidR="00400AF1">
          <w:rPr>
            <w:rFonts w:asciiTheme="minorHAnsi" w:hAnsiTheme="minorHAnsi" w:cstheme="minorHAnsi"/>
            <w:szCs w:val="22"/>
          </w:rPr>
          <w:t>.</w:t>
        </w:r>
        <w:r w:rsidR="00400AF1">
          <w:rPr>
            <w:rFonts w:asciiTheme="minorHAnsi" w:hAnsiTheme="minorHAnsi" w:cstheme="minorHAnsi"/>
            <w:szCs w:val="22"/>
          </w:rPr>
          <w:t>5</w:t>
        </w:r>
        <w:r w:rsidR="00400AF1">
          <w:rPr>
            <w:rFonts w:asciiTheme="minorHAnsi" w:hAnsiTheme="minorHAnsi" w:cstheme="minorHAnsi"/>
            <w:szCs w:val="22"/>
          </w:rPr>
          <w:fldChar w:fldCharType="end"/>
        </w:r>
      </w:ins>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85"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w:t>
      </w:r>
      <w:proofErr w:type="gramStart"/>
      <w:r w:rsidRPr="007A49BB">
        <w:t>končí</w:t>
      </w:r>
      <w:proofErr w:type="gramEnd"/>
      <w:r w:rsidRPr="007A49BB">
        <w:t xml:space="preserve"> posledním dnem měsíce, následujícího po měsíci, ve kterém byl takový projev vůle příslušné </w:t>
      </w:r>
      <w:r w:rsidR="00BE7DE1">
        <w:t>S</w:t>
      </w:r>
      <w:r w:rsidRPr="007A49BB">
        <w:t>traně doručen, pokud není v této Smlouvě stanoveno jinak.</w:t>
      </w:r>
      <w:bookmarkEnd w:id="85"/>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6"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6"/>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 xml:space="preserve">použít je na vytvoření jistoty, kterou poté </w:t>
      </w:r>
      <w:proofErr w:type="gramStart"/>
      <w:r w:rsidR="000031BF" w:rsidRPr="007A49BB">
        <w:t>uloží</w:t>
      </w:r>
      <w:proofErr w:type="gramEnd"/>
      <w:r w:rsidR="000031BF" w:rsidRPr="007A49BB">
        <w:t xml:space="preserve">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7" w:name="_Ref274782997"/>
      <w:bookmarkStart w:id="88" w:name="_Ref15231903"/>
      <w:bookmarkStart w:id="89"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7"/>
      <w:r w:rsidRPr="007A49BB">
        <w:t xml:space="preserve">vyplývajících pro Dopravce z této Smlouvy a právních předpisů </w:t>
      </w:r>
      <w:bookmarkStart w:id="90"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8"/>
      <w:bookmarkEnd w:id="90"/>
    </w:p>
    <w:p w14:paraId="2E06BB6B" w14:textId="1B0469EB" w:rsidR="000031BF" w:rsidRPr="007A49BB" w:rsidRDefault="000031BF" w:rsidP="006B37D0">
      <w:pPr>
        <w:pStyle w:val="Clanek11"/>
        <w:widowControl/>
        <w:tabs>
          <w:tab w:val="clear" w:pos="1180"/>
        </w:tabs>
        <w:ind w:left="0" w:hanging="709"/>
      </w:pPr>
      <w:bookmarkStart w:id="91"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1"/>
    </w:p>
    <w:bookmarkEnd w:id="89"/>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92"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w:t>
      </w:r>
      <w:proofErr w:type="gramStart"/>
      <w:r w:rsidRPr="007A49BB">
        <w:t>určí</w:t>
      </w:r>
      <w:proofErr w:type="gramEnd"/>
      <w:r w:rsidRPr="007A49BB">
        <w:t xml:space="preserve"> v oznámení zaslaném druhé </w:t>
      </w:r>
      <w:r w:rsidR="007F4B5B">
        <w:t>S</w:t>
      </w:r>
      <w:r w:rsidRPr="007A49BB">
        <w:t>traně:</w:t>
      </w:r>
      <w:bookmarkEnd w:id="92"/>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93"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3"/>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w:t>
      </w:r>
      <w:proofErr w:type="gramStart"/>
      <w:r w:rsidR="000031BF" w:rsidRPr="007A49BB">
        <w:t>obdrží</w:t>
      </w:r>
      <w:proofErr w:type="gramEnd"/>
      <w:r w:rsidR="000031BF" w:rsidRPr="007A49BB">
        <w:t xml:space="preserve">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4" w:name="_Ref16592409"/>
      <w:r w:rsidRPr="007A49BB">
        <w:t>Nedílnou součástí této Smlouvy</w:t>
      </w:r>
      <w:r w:rsidR="00F26BD2">
        <w:t xml:space="preserve"> je dokument Smluvní pokuty a </w:t>
      </w:r>
      <w:r w:rsidRPr="007A49BB">
        <w:t>následující přílohy:</w:t>
      </w:r>
      <w:bookmarkEnd w:id="94"/>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95"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6"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7"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7"/>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6"/>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95"/>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raje Vysočina na…………schůzi, konané dne ……</w:t>
      </w:r>
      <w:proofErr w:type="gramStart"/>
      <w:r w:rsidRPr="007A49BB">
        <w:rPr>
          <w:rFonts w:asciiTheme="minorHAnsi" w:hAnsiTheme="minorHAnsi" w:cstheme="minorHAnsi"/>
          <w:sz w:val="22"/>
          <w:szCs w:val="22"/>
        </w:rPr>
        <w:t>…….</w:t>
      </w:r>
      <w:proofErr w:type="gramEnd"/>
      <w:r w:rsidRPr="007A49BB">
        <w:rPr>
          <w:rFonts w:asciiTheme="minorHAnsi" w:hAnsiTheme="minorHAnsi" w:cstheme="minorHAnsi"/>
          <w:sz w:val="22"/>
          <w:szCs w:val="22"/>
        </w:rPr>
        <w:t xml:space="preserve">.,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8"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w:t>
            </w:r>
            <w:proofErr w:type="gramStart"/>
            <w:r w:rsidR="00FF69CF" w:rsidRPr="00FF69CF">
              <w:rPr>
                <w:rFonts w:asciiTheme="minorHAnsi" w:hAnsiTheme="minorHAnsi" w:cstheme="minorHAnsi"/>
                <w:sz w:val="20"/>
                <w:szCs w:val="20"/>
              </w:rPr>
              <w:t>zamlčí</w:t>
            </w:r>
            <w:proofErr w:type="gramEnd"/>
            <w:r w:rsidR="00FF69CF" w:rsidRPr="00FF69CF">
              <w:rPr>
                <w:rFonts w:asciiTheme="minorHAnsi" w:hAnsiTheme="minorHAnsi" w:cstheme="minorHAnsi"/>
                <w:sz w:val="20"/>
                <w:szCs w:val="20"/>
              </w:rPr>
              <w:t xml:space="preserve">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Dopravce v podkladech předložených Objednateli za účelem zpracování návrhu vyúčtování Odměny </w:t>
            </w:r>
            <w:proofErr w:type="gramStart"/>
            <w:r w:rsidRPr="002E49D1">
              <w:rPr>
                <w:rFonts w:asciiTheme="minorHAnsi" w:hAnsiTheme="minorHAnsi" w:cstheme="minorHAnsi"/>
                <w:sz w:val="20"/>
                <w:szCs w:val="20"/>
              </w:rPr>
              <w:t>zamlčí</w:t>
            </w:r>
            <w:proofErr w:type="gramEnd"/>
            <w:r w:rsidRPr="002E49D1">
              <w:rPr>
                <w:rFonts w:asciiTheme="minorHAnsi" w:hAnsiTheme="minorHAnsi" w:cstheme="minorHAnsi"/>
                <w:sz w:val="20"/>
                <w:szCs w:val="20"/>
              </w:rPr>
              <w:t xml:space="preserve">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FF69CF" w:rsidRPr="00FF69CF">
              <w:rPr>
                <w:rFonts w:asciiTheme="minorHAnsi" w:hAnsiTheme="minorHAnsi" w:cstheme="minorHAnsi"/>
                <w:sz w:val="20"/>
                <w:szCs w:val="20"/>
              </w:rPr>
              <w:t>1,5 násobek</w:t>
            </w:r>
            <w:proofErr w:type="gramEnd"/>
            <w:r w:rsidR="00FF69CF" w:rsidRPr="00FF69CF">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na výzvu Objednatele </w:t>
            </w:r>
            <w:proofErr w:type="gramStart"/>
            <w:r w:rsidR="00167CBE" w:rsidRPr="00167CBE">
              <w:rPr>
                <w:rFonts w:asciiTheme="minorHAnsi" w:hAnsiTheme="minorHAnsi" w:cstheme="minorHAnsi"/>
                <w:sz w:val="20"/>
                <w:szCs w:val="20"/>
              </w:rPr>
              <w:t>předloží</w:t>
            </w:r>
            <w:proofErr w:type="gramEnd"/>
            <w:r w:rsidR="00167CBE" w:rsidRPr="00167CBE">
              <w:rPr>
                <w:rFonts w:asciiTheme="minorHAnsi" w:hAnsiTheme="minorHAnsi" w:cstheme="minorHAnsi"/>
                <w:sz w:val="20"/>
                <w:szCs w:val="20"/>
              </w:rPr>
              <w:t xml:space="preserve">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98"/>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BF50F" w14:textId="77777777" w:rsidR="00BE0B37" w:rsidRDefault="00BE0B37" w:rsidP="00161B4F">
      <w:r>
        <w:separator/>
      </w:r>
    </w:p>
  </w:endnote>
  <w:endnote w:type="continuationSeparator" w:id="0">
    <w:p w14:paraId="248FA896" w14:textId="77777777" w:rsidR="00BE0B37" w:rsidRDefault="00BE0B37" w:rsidP="00161B4F">
      <w:r>
        <w:continuationSeparator/>
      </w:r>
    </w:p>
  </w:endnote>
  <w:endnote w:type="continuationNotice" w:id="1">
    <w:p w14:paraId="4C465395" w14:textId="77777777" w:rsidR="00BE0B37" w:rsidRDefault="00BE0B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91E1947"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00400AF1" w:rsidRPr="006F590C">
      <w:rPr>
        <w:rFonts w:ascii="Calibri" w:hAnsi="Calibri"/>
        <w:b/>
        <w:sz w:val="22"/>
        <w:szCs w:val="22"/>
      </w:rPr>
      <w:t>KV</w:t>
    </w:r>
    <w:r w:rsidR="00400AF1" w:rsidRPr="00E3135C">
      <w:rPr>
        <w:rFonts w:ascii="Calibri" w:hAnsi="Calibri"/>
        <w:b/>
        <w:sz w:val="22"/>
        <w:szCs w:val="22"/>
      </w:rPr>
      <w:t>AD</w:t>
    </w:r>
    <w:r w:rsidR="00400AF1">
      <w:rPr>
        <w:rFonts w:ascii="Calibri" w:hAnsi="Calibri"/>
        <w:b/>
        <w:sz w:val="22"/>
        <w:szCs w:val="22"/>
      </w:rPr>
      <w:t>24</w:t>
    </w:r>
    <w:r w:rsidR="00400AF1" w:rsidRPr="007A4925">
      <w:rPr>
        <w:rFonts w:ascii="Calibri" w:hAnsi="Calibri"/>
        <w:b/>
        <w:sz w:val="22"/>
        <w:szCs w:val="22"/>
      </w:rPr>
      <w:t>0</w:t>
    </w:r>
    <w:r w:rsidR="00400AF1">
      <w:rPr>
        <w:rFonts w:ascii="Calibri" w:hAnsi="Calibri"/>
        <w:b/>
        <w:sz w:val="22"/>
        <w:szCs w:val="22"/>
      </w:rPr>
      <w:t>2</w:t>
    </w:r>
    <w:r w:rsidR="00400AF1" w:rsidRPr="00E3135C">
      <w:rPr>
        <w:rFonts w:ascii="Calibri" w:hAnsi="Calibri"/>
        <w:sz w:val="22"/>
        <w:szCs w:val="20"/>
      </w:rPr>
      <w:t xml:space="preserve"> </w:t>
    </w:r>
    <w:r w:rsidRPr="00E3135C">
      <w:rPr>
        <w:rFonts w:ascii="Calibri" w:hAnsi="Calibri"/>
        <w:sz w:val="22"/>
        <w:szCs w:val="20"/>
      </w:rPr>
      <w:t>–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F61A4" w14:textId="77777777" w:rsidR="00BE0B37" w:rsidRDefault="00BE0B37" w:rsidP="00161B4F">
      <w:r>
        <w:separator/>
      </w:r>
    </w:p>
  </w:footnote>
  <w:footnote w:type="continuationSeparator" w:id="0">
    <w:p w14:paraId="4B5D43A4" w14:textId="77777777" w:rsidR="00BE0B37" w:rsidRDefault="00BE0B37" w:rsidP="00161B4F">
      <w:r>
        <w:continuationSeparator/>
      </w:r>
    </w:p>
  </w:footnote>
  <w:footnote w:type="continuationNotice" w:id="1">
    <w:p w14:paraId="0B181D16" w14:textId="77777777" w:rsidR="00BE0B37" w:rsidRDefault="00BE0B37"/>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w:t>
      </w:r>
      <w:proofErr w:type="gramStart"/>
      <w:r w:rsidRPr="009C185D">
        <w:rPr>
          <w:rFonts w:asciiTheme="minorHAnsi" w:hAnsiTheme="minorHAnsi" w:cstheme="minorHAnsi"/>
          <w:szCs w:val="18"/>
        </w:rPr>
        <w:t>4 )</w:t>
      </w:r>
      <w:proofErr w:type="gramEnd"/>
      <w:r w:rsidRPr="009C185D">
        <w:rPr>
          <w:rFonts w:asciiTheme="minorHAnsi" w:hAnsiTheme="minorHAnsi" w:cstheme="minorHAnsi"/>
          <w:szCs w:val="18"/>
        </w:rPr>
        <w:t xml:space="preserve">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5BC6BE5" w14:textId="77777777" w:rsidR="0082272A" w:rsidRPr="00A318C1" w:rsidRDefault="0082272A" w:rsidP="0082272A">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ít Baťa">
    <w15:presenceInfo w15:providerId="AD" w15:userId="S::bata@akfiala.cz::5b26cf92-855e-4c0a-81bf-aff32829f1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1D2C"/>
    <w:rsid w:val="000C4CE9"/>
    <w:rsid w:val="000C5C9F"/>
    <w:rsid w:val="000C63B4"/>
    <w:rsid w:val="000C7BAB"/>
    <w:rsid w:val="000D4C3C"/>
    <w:rsid w:val="000E116E"/>
    <w:rsid w:val="000E2BD4"/>
    <w:rsid w:val="000E36F1"/>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0552"/>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24EB"/>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0AF1"/>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316B"/>
    <w:rsid w:val="004B4CAF"/>
    <w:rsid w:val="004C0CA6"/>
    <w:rsid w:val="004C1C12"/>
    <w:rsid w:val="004C2511"/>
    <w:rsid w:val="004C3FFF"/>
    <w:rsid w:val="004C68F3"/>
    <w:rsid w:val="004C6C61"/>
    <w:rsid w:val="004D2DA2"/>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5C0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564F"/>
    <w:rsid w:val="006E5A53"/>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3D32"/>
    <w:rsid w:val="007F4B5B"/>
    <w:rsid w:val="00802DEE"/>
    <w:rsid w:val="00804382"/>
    <w:rsid w:val="00807866"/>
    <w:rsid w:val="0081491C"/>
    <w:rsid w:val="00814A99"/>
    <w:rsid w:val="00821F5D"/>
    <w:rsid w:val="0082272A"/>
    <w:rsid w:val="008227FA"/>
    <w:rsid w:val="00824D1C"/>
    <w:rsid w:val="00831B31"/>
    <w:rsid w:val="00832727"/>
    <w:rsid w:val="00836139"/>
    <w:rsid w:val="008366BE"/>
    <w:rsid w:val="00837966"/>
    <w:rsid w:val="00837BF4"/>
    <w:rsid w:val="00841951"/>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3F99"/>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3C74"/>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8E0"/>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0B37"/>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1FC7"/>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34</Pages>
  <Words>15330</Words>
  <Characters>90448</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18</cp:revision>
  <dcterms:created xsi:type="dcterms:W3CDTF">2023-04-19T11:55:00Z</dcterms:created>
  <dcterms:modified xsi:type="dcterms:W3CDTF">2023-06-19T19:59:00Z</dcterms:modified>
</cp:coreProperties>
</file>